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95" w:rsidRPr="002122DA" w:rsidRDefault="007C0695" w:rsidP="00D62F8D">
      <w:pPr>
        <w:pStyle w:val="tabela"/>
        <w:tabs>
          <w:tab w:val="clear" w:pos="567"/>
          <w:tab w:val="left" w:pos="0"/>
          <w:tab w:val="left" w:pos="1026"/>
        </w:tabs>
        <w:snapToGrid w:val="0"/>
        <w:rPr>
          <w:b/>
          <w:sz w:val="22"/>
          <w:szCs w:val="22"/>
          <w:u w:val="single"/>
        </w:rPr>
      </w:pPr>
      <w:r w:rsidRPr="002122DA">
        <w:rPr>
          <w:b/>
          <w:sz w:val="22"/>
          <w:szCs w:val="22"/>
          <w:u w:val="single"/>
        </w:rPr>
        <w:t xml:space="preserve">Załącznik 15.3 – 2 </w:t>
      </w:r>
    </w:p>
    <w:p w:rsidR="00EC1BE7" w:rsidRPr="002122DA" w:rsidRDefault="007C0695">
      <w:pPr>
        <w:pStyle w:val="tabela"/>
        <w:tabs>
          <w:tab w:val="clear" w:pos="567"/>
          <w:tab w:val="left" w:pos="0"/>
          <w:tab w:val="left" w:pos="1026"/>
        </w:tabs>
        <w:snapToGrid w:val="0"/>
        <w:jc w:val="both"/>
        <w:rPr>
          <w:b/>
          <w:color w:val="FF0000"/>
          <w:sz w:val="22"/>
          <w:szCs w:val="22"/>
          <w:u w:val="single"/>
        </w:rPr>
      </w:pPr>
      <w:r w:rsidRPr="002122DA">
        <w:rPr>
          <w:b/>
          <w:color w:val="000000"/>
          <w:sz w:val="22"/>
          <w:szCs w:val="22"/>
          <w:u w:val="single"/>
          <w:lang w:eastAsia="en-US"/>
        </w:rPr>
        <w:t xml:space="preserve">Wzór </w:t>
      </w:r>
      <w:r w:rsidRPr="002122DA">
        <w:rPr>
          <w:b/>
          <w:color w:val="000000"/>
          <w:sz w:val="22"/>
          <w:szCs w:val="22"/>
          <w:u w:val="single"/>
        </w:rPr>
        <w:t xml:space="preserve">pisma do Wydziału Obsługi Budżetu i Funduszy informującego </w:t>
      </w:r>
      <w:r w:rsidR="00BE178D">
        <w:rPr>
          <w:b/>
          <w:color w:val="000000"/>
          <w:sz w:val="22"/>
          <w:szCs w:val="22"/>
          <w:u w:val="single"/>
        </w:rPr>
        <w:t>o odstąpieniu od  zawarcia umowy z wnioskodawcą</w:t>
      </w:r>
    </w:p>
    <w:p w:rsidR="007C0695" w:rsidRPr="00967F60" w:rsidRDefault="007C0695" w:rsidP="00D62F8D">
      <w:pPr>
        <w:rPr>
          <w:rFonts w:ascii="Times New Roman" w:hAnsi="Times New Roman"/>
        </w:rPr>
      </w:pPr>
    </w:p>
    <w:p w:rsidR="007C0695" w:rsidRPr="00967F60" w:rsidRDefault="007C0695" w:rsidP="00D62F8D">
      <w:pPr>
        <w:rPr>
          <w:rFonts w:ascii="Times New Roman" w:hAnsi="Times New Roman"/>
        </w:rPr>
      </w:pPr>
    </w:p>
    <w:p w:rsidR="007C0695" w:rsidRPr="00967F60" w:rsidRDefault="007C0695" w:rsidP="00D62F8D">
      <w:pPr>
        <w:ind w:left="4956" w:firstLine="708"/>
        <w:rPr>
          <w:rFonts w:ascii="Times New Roman" w:hAnsi="Times New Roman"/>
        </w:rPr>
      </w:pPr>
      <w:r w:rsidRPr="00967F60">
        <w:rPr>
          <w:rFonts w:ascii="Times New Roman" w:hAnsi="Times New Roman"/>
          <w:b/>
        </w:rPr>
        <w:t xml:space="preserve">Główny Księgowy </w:t>
      </w:r>
    </w:p>
    <w:p w:rsidR="007C0695" w:rsidRPr="00967F60" w:rsidRDefault="007C0695" w:rsidP="006B27AC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967F60">
        <w:rPr>
          <w:b/>
          <w:sz w:val="22"/>
          <w:szCs w:val="22"/>
          <w:u w:val="single"/>
        </w:rPr>
        <w:t>……………………………</w:t>
      </w:r>
    </w:p>
    <w:p w:rsidR="007C0695" w:rsidRPr="00967F60" w:rsidRDefault="007C0695" w:rsidP="006B27AC">
      <w:pPr>
        <w:pStyle w:val="Tekstpodstawowy"/>
        <w:tabs>
          <w:tab w:val="left" w:pos="5760"/>
        </w:tabs>
        <w:spacing w:after="60"/>
        <w:ind w:left="4956" w:firstLine="708"/>
        <w:rPr>
          <w:b/>
          <w:sz w:val="22"/>
          <w:szCs w:val="22"/>
          <w:u w:val="single"/>
        </w:rPr>
      </w:pPr>
      <w:r w:rsidRPr="00967F60">
        <w:rPr>
          <w:b/>
          <w:sz w:val="22"/>
          <w:szCs w:val="22"/>
          <w:u w:val="single"/>
        </w:rPr>
        <w:t>w miejscu</w:t>
      </w:r>
    </w:p>
    <w:p w:rsidR="007C0695" w:rsidRDefault="007C0695" w:rsidP="00D62F8D">
      <w:pPr>
        <w:spacing w:after="0" w:line="360" w:lineRule="auto"/>
        <w:rPr>
          <w:rFonts w:ascii="Times New Roman" w:hAnsi="Times New Roman"/>
        </w:rPr>
      </w:pPr>
    </w:p>
    <w:p w:rsidR="00B06ACD" w:rsidRPr="00967F60" w:rsidRDefault="00B06ACD" w:rsidP="00D62F8D">
      <w:pPr>
        <w:spacing w:after="0" w:line="360" w:lineRule="auto"/>
        <w:rPr>
          <w:rFonts w:ascii="Times New Roman" w:hAnsi="Times New Roman"/>
        </w:rPr>
      </w:pPr>
    </w:p>
    <w:p w:rsidR="007C0695" w:rsidRPr="00967F60" w:rsidRDefault="007C0695" w:rsidP="00D62F8D">
      <w:pPr>
        <w:pStyle w:val="Tekstpodstawowy"/>
        <w:ind w:firstLine="708"/>
        <w:rPr>
          <w:i w:val="0"/>
          <w:sz w:val="22"/>
          <w:szCs w:val="22"/>
        </w:rPr>
      </w:pPr>
      <w:r w:rsidRPr="00967F60">
        <w:rPr>
          <w:i w:val="0"/>
          <w:sz w:val="22"/>
          <w:szCs w:val="22"/>
        </w:rPr>
        <w:t xml:space="preserve">Uprzejmie informuję, iż dnia  …….. Wojewódzki Urząd Pracy w Toruniu pełniący funkcję Instytucji Pośredniczącej Regionalnego Programu Operacyjnego Województwa Kujawsko-Pomorskiego na lata 2014-2020 odstąpił od podpisania umowy o dofinansowanie projektu, pt. „…”, nr projektu:…, </w:t>
      </w:r>
      <w:r w:rsidR="00E65179">
        <w:rPr>
          <w:i w:val="0"/>
          <w:sz w:val="22"/>
          <w:szCs w:val="22"/>
        </w:rPr>
        <w:t xml:space="preserve"> </w:t>
      </w:r>
      <w:r w:rsidRPr="00967F60">
        <w:rPr>
          <w:i w:val="0"/>
          <w:sz w:val="22"/>
          <w:szCs w:val="22"/>
        </w:rPr>
        <w:t xml:space="preserve">złożonego przez </w:t>
      </w:r>
      <w:r w:rsidRPr="00967F60">
        <w:rPr>
          <w:b/>
          <w:i w:val="0"/>
          <w:sz w:val="22"/>
          <w:szCs w:val="22"/>
        </w:rPr>
        <w:t xml:space="preserve">…. </w:t>
      </w:r>
      <w:r w:rsidRPr="00967F60">
        <w:rPr>
          <w:i w:val="0"/>
          <w:sz w:val="22"/>
          <w:szCs w:val="22"/>
        </w:rPr>
        <w:t xml:space="preserve">(nazwa Wnioskodawcy) w ramach </w:t>
      </w:r>
      <w:bookmarkStart w:id="0" w:name="_GoBack"/>
      <w:bookmarkEnd w:id="0"/>
      <w:del w:id="1" w:author="Aleksandra Kaczmarek" w:date="2020-12-02T14:14:00Z">
        <w:r w:rsidDel="002258E7">
          <w:rPr>
            <w:i w:val="0"/>
            <w:sz w:val="22"/>
            <w:szCs w:val="22"/>
          </w:rPr>
          <w:delText>naboru nr…/</w:delText>
        </w:r>
      </w:del>
      <w:r w:rsidRPr="00967F60">
        <w:rPr>
          <w:i w:val="0"/>
          <w:sz w:val="22"/>
          <w:szCs w:val="22"/>
        </w:rPr>
        <w:t>konkursu nr………</w:t>
      </w:r>
    </w:p>
    <w:p w:rsidR="007C0695" w:rsidRPr="00967F60" w:rsidRDefault="007C0695" w:rsidP="00D62F8D">
      <w:pPr>
        <w:pStyle w:val="Tekstpodstawowy"/>
        <w:rPr>
          <w:i w:val="0"/>
          <w:sz w:val="22"/>
          <w:szCs w:val="22"/>
        </w:rPr>
      </w:pPr>
      <w:r w:rsidRPr="00967F60">
        <w:rPr>
          <w:i w:val="0"/>
          <w:sz w:val="22"/>
          <w:szCs w:val="22"/>
        </w:rPr>
        <w:t xml:space="preserve">Wskazany projekt nie kwalifikuje się do objęcia wsparciem z powodu...  </w:t>
      </w:r>
    </w:p>
    <w:p w:rsidR="007C0695" w:rsidRPr="00967F60" w:rsidRDefault="007C0695" w:rsidP="006B27AC">
      <w:pPr>
        <w:rPr>
          <w:rFonts w:ascii="Times New Roman" w:hAnsi="Times New Roman"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</w:p>
    <w:p w:rsidR="007C0695" w:rsidRPr="00967F60" w:rsidRDefault="007C0695" w:rsidP="00D62F8D">
      <w:pPr>
        <w:tabs>
          <w:tab w:val="left" w:pos="5670"/>
        </w:tabs>
        <w:autoSpaceDE w:val="0"/>
        <w:autoSpaceDN w:val="0"/>
        <w:adjustRightInd w:val="0"/>
        <w:spacing w:after="0"/>
        <w:ind w:left="5103"/>
        <w:rPr>
          <w:rFonts w:ascii="Times New Roman" w:hAnsi="Times New Roman"/>
          <w:b/>
        </w:rPr>
      </w:pPr>
      <w:r w:rsidRPr="00967F60">
        <w:rPr>
          <w:rFonts w:ascii="Times New Roman" w:hAnsi="Times New Roman"/>
          <w:b/>
        </w:rPr>
        <w:t xml:space="preserve">           Z poważaniem</w:t>
      </w:r>
    </w:p>
    <w:p w:rsidR="007C0695" w:rsidRPr="00967F60" w:rsidRDefault="007C0695" w:rsidP="006B27AC">
      <w:pPr>
        <w:autoSpaceDE w:val="0"/>
        <w:autoSpaceDN w:val="0"/>
        <w:adjustRightInd w:val="0"/>
        <w:spacing w:after="0"/>
        <w:ind w:left="5103"/>
        <w:jc w:val="center"/>
        <w:rPr>
          <w:rFonts w:ascii="Times New Roman" w:hAnsi="Times New Roman"/>
        </w:rPr>
      </w:pPr>
    </w:p>
    <w:p w:rsidR="007C0695" w:rsidRPr="00967F60" w:rsidRDefault="007C0695" w:rsidP="006B27AC">
      <w:pPr>
        <w:ind w:left="4956" w:firstLine="708"/>
        <w:jc w:val="center"/>
        <w:rPr>
          <w:rFonts w:ascii="Times New Roman" w:hAnsi="Times New Roman"/>
        </w:rPr>
      </w:pPr>
    </w:p>
    <w:p w:rsidR="007C0695" w:rsidRPr="00967F60" w:rsidRDefault="007C0695" w:rsidP="006B27AC">
      <w:pPr>
        <w:rPr>
          <w:rFonts w:ascii="Times New Roman" w:hAnsi="Times New Roman"/>
        </w:rPr>
      </w:pPr>
    </w:p>
    <w:p w:rsidR="007C0695" w:rsidRPr="00967F60" w:rsidRDefault="007C0695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7C0695" w:rsidRDefault="007C0695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E65179" w:rsidRPr="00967F60" w:rsidRDefault="00E65179" w:rsidP="006B27AC">
      <w:pPr>
        <w:pStyle w:val="Listapunktowana2"/>
        <w:numPr>
          <w:ilvl w:val="0"/>
          <w:numId w:val="0"/>
        </w:numPr>
        <w:ind w:left="643"/>
        <w:jc w:val="both"/>
        <w:rPr>
          <w:rFonts w:ascii="Times New Roman" w:hAnsi="Times New Roman"/>
        </w:rPr>
      </w:pPr>
    </w:p>
    <w:p w:rsidR="007C0695" w:rsidRPr="00967F60" w:rsidRDefault="007C0695" w:rsidP="006B27AC">
      <w:pPr>
        <w:spacing w:line="360" w:lineRule="auto"/>
        <w:rPr>
          <w:rFonts w:ascii="Times New Roman" w:hAnsi="Times New Roman"/>
          <w:i/>
        </w:rPr>
      </w:pPr>
    </w:p>
    <w:p w:rsidR="007C0695" w:rsidRPr="00967F60" w:rsidRDefault="007C0695" w:rsidP="006B27AC">
      <w:pPr>
        <w:spacing w:line="360" w:lineRule="auto"/>
        <w:rPr>
          <w:rFonts w:ascii="Times New Roman" w:hAnsi="Times New Roman"/>
        </w:rPr>
      </w:pPr>
      <w:r w:rsidRPr="00967F60">
        <w:rPr>
          <w:rFonts w:ascii="Times New Roman" w:hAnsi="Times New Roman"/>
        </w:rPr>
        <w:t>Załącznik</w:t>
      </w:r>
    </w:p>
    <w:p w:rsidR="007C0695" w:rsidRPr="00967F60" w:rsidRDefault="007C0695" w:rsidP="00650F04">
      <w:pPr>
        <w:pStyle w:val="tabela"/>
        <w:tabs>
          <w:tab w:val="clear" w:pos="567"/>
          <w:tab w:val="left" w:pos="0"/>
          <w:tab w:val="left" w:pos="34"/>
          <w:tab w:val="left" w:pos="318"/>
        </w:tabs>
        <w:snapToGrid w:val="0"/>
        <w:jc w:val="both"/>
        <w:rPr>
          <w:color w:val="FF0000"/>
          <w:sz w:val="22"/>
          <w:szCs w:val="22"/>
        </w:rPr>
      </w:pPr>
      <w:r w:rsidRPr="00967F60">
        <w:rPr>
          <w:sz w:val="22"/>
          <w:szCs w:val="22"/>
        </w:rPr>
        <w:t>Kopia pisma do wnioskodawcy informującego o odstąpieniu od zawarcia umowy przez IP WUP.</w:t>
      </w:r>
    </w:p>
    <w:p w:rsidR="007C0695" w:rsidRPr="00967F60" w:rsidRDefault="007C0695">
      <w:pPr>
        <w:rPr>
          <w:rFonts w:ascii="Times New Roman" w:hAnsi="Times New Roman"/>
        </w:rPr>
      </w:pPr>
    </w:p>
    <w:sectPr w:rsidR="007C0695" w:rsidRPr="00967F60" w:rsidSect="00D141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8F0" w:rsidRDefault="005008F0" w:rsidP="006B27AC">
      <w:pPr>
        <w:spacing w:after="0" w:line="240" w:lineRule="auto"/>
      </w:pPr>
      <w:r>
        <w:separator/>
      </w:r>
    </w:p>
  </w:endnote>
  <w:endnote w:type="continuationSeparator" w:id="0">
    <w:p w:rsidR="005008F0" w:rsidRDefault="005008F0" w:rsidP="006B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1A5" w:rsidRDefault="00D141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8F0" w:rsidRDefault="005008F0" w:rsidP="006B27AC">
      <w:pPr>
        <w:spacing w:after="0" w:line="240" w:lineRule="auto"/>
      </w:pPr>
      <w:r>
        <w:separator/>
      </w:r>
    </w:p>
  </w:footnote>
  <w:footnote w:type="continuationSeparator" w:id="0">
    <w:p w:rsidR="005008F0" w:rsidRDefault="005008F0" w:rsidP="006B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278" w:rsidRDefault="001112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BD0B8C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D1F1FF2"/>
    <w:multiLevelType w:val="hybridMultilevel"/>
    <w:tmpl w:val="7EE6E54A"/>
    <w:lvl w:ilvl="0" w:tplc="B86467AE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F79646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 w15:restartNumberingAfterBreak="0">
    <w:nsid w:val="66BE569E"/>
    <w:multiLevelType w:val="hybridMultilevel"/>
    <w:tmpl w:val="760C078C"/>
    <w:lvl w:ilvl="0" w:tplc="ABD8F1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aczmarek">
    <w15:presenceInfo w15:providerId="AD" w15:userId="S-1-5-21-934884954-464968407-2208608132-1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B27AC"/>
    <w:rsid w:val="000E053B"/>
    <w:rsid w:val="00111278"/>
    <w:rsid w:val="00180F98"/>
    <w:rsid w:val="001831D2"/>
    <w:rsid w:val="002122DA"/>
    <w:rsid w:val="002258E7"/>
    <w:rsid w:val="002F2A30"/>
    <w:rsid w:val="00323CE1"/>
    <w:rsid w:val="00326B66"/>
    <w:rsid w:val="003E0E05"/>
    <w:rsid w:val="005008F0"/>
    <w:rsid w:val="00650F04"/>
    <w:rsid w:val="00667179"/>
    <w:rsid w:val="006B27AC"/>
    <w:rsid w:val="007701C8"/>
    <w:rsid w:val="007C0695"/>
    <w:rsid w:val="008B2D27"/>
    <w:rsid w:val="008F31BA"/>
    <w:rsid w:val="00945626"/>
    <w:rsid w:val="009473B3"/>
    <w:rsid w:val="009601B6"/>
    <w:rsid w:val="00967F60"/>
    <w:rsid w:val="00A16571"/>
    <w:rsid w:val="00B06ACD"/>
    <w:rsid w:val="00BB08C4"/>
    <w:rsid w:val="00BC591A"/>
    <w:rsid w:val="00BE178D"/>
    <w:rsid w:val="00BF694B"/>
    <w:rsid w:val="00CC2DE5"/>
    <w:rsid w:val="00CD39D3"/>
    <w:rsid w:val="00D141A5"/>
    <w:rsid w:val="00D54B2F"/>
    <w:rsid w:val="00D62F8D"/>
    <w:rsid w:val="00DA1704"/>
    <w:rsid w:val="00E21A7A"/>
    <w:rsid w:val="00E2338F"/>
    <w:rsid w:val="00E47773"/>
    <w:rsid w:val="00E65179"/>
    <w:rsid w:val="00EC1BE7"/>
    <w:rsid w:val="00EE6754"/>
    <w:rsid w:val="00F8623A"/>
    <w:rsid w:val="00FC3483"/>
    <w:rsid w:val="00FD295C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B4E71"/>
  <w15:docId w15:val="{B0B3DCCD-A212-4B89-B98A-C59A933C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27A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6B27AC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B27AC"/>
    <w:rPr>
      <w:rFonts w:ascii="Times New Roman" w:hAnsi="Times New Roman" w:cs="Times New Roman"/>
      <w:i/>
      <w:sz w:val="20"/>
      <w:szCs w:val="20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6B27AC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6B27AC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6B27AC"/>
    <w:rPr>
      <w:rFonts w:cs="Times New Roman"/>
      <w:vertAlign w:val="superscript"/>
    </w:rPr>
  </w:style>
  <w:style w:type="paragraph" w:styleId="Listapunktowana2">
    <w:name w:val="List Bullet 2"/>
    <w:basedOn w:val="Normalny"/>
    <w:uiPriority w:val="99"/>
    <w:rsid w:val="006B27AC"/>
    <w:pPr>
      <w:numPr>
        <w:numId w:val="2"/>
      </w:numPr>
      <w:contextualSpacing/>
    </w:pPr>
  </w:style>
  <w:style w:type="paragraph" w:styleId="Akapitzlist">
    <w:name w:val="List Paragraph"/>
    <w:basedOn w:val="Normalny"/>
    <w:uiPriority w:val="99"/>
    <w:qFormat/>
    <w:rsid w:val="006B27AC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B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B27AC"/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uiPriority w:val="99"/>
    <w:rsid w:val="00D62F8D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1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41A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1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636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 Kaczmarek</cp:lastModifiedBy>
  <cp:revision>15</cp:revision>
  <dcterms:created xsi:type="dcterms:W3CDTF">2016-05-05T10:19:00Z</dcterms:created>
  <dcterms:modified xsi:type="dcterms:W3CDTF">2020-12-02T13:14:00Z</dcterms:modified>
</cp:coreProperties>
</file>